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56FCC10"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F924A4">
        <w:rPr>
          <w:rStyle w:val="Strong"/>
          <w:b/>
          <w:bCs w:val="0"/>
          <w:sz w:val="24"/>
          <w:szCs w:val="24"/>
        </w:rPr>
        <w:t>29</w:t>
      </w:r>
      <w:r w:rsidR="00D026EF">
        <w:rPr>
          <w:rStyle w:val="Strong"/>
          <w:b/>
          <w:bCs w:val="0"/>
          <w:sz w:val="24"/>
          <w:szCs w:val="24"/>
        </w:rPr>
        <w:t>-G00</w:t>
      </w:r>
      <w:r w:rsidR="006E49E0">
        <w:rPr>
          <w:rStyle w:val="Strong"/>
          <w:b/>
          <w:bCs w:val="0"/>
          <w:sz w:val="24"/>
          <w:szCs w:val="24"/>
        </w:rPr>
        <w:t>5</w:t>
      </w:r>
      <w:r w:rsidR="00D026EF">
        <w:rPr>
          <w:rStyle w:val="Strong"/>
          <w:b/>
          <w:bCs w:val="0"/>
          <w:sz w:val="24"/>
          <w:szCs w:val="24"/>
        </w:rPr>
        <w:t>-2</w:t>
      </w:r>
      <w:r w:rsidR="005320BB">
        <w:rPr>
          <w:rStyle w:val="Strong"/>
          <w:b/>
          <w:bCs w:val="0"/>
          <w:sz w:val="24"/>
          <w:szCs w:val="24"/>
        </w:rPr>
        <w:t>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71143A99" w14:textId="12BD2EC6" w:rsidR="00E15F4B" w:rsidRPr="00DF2302" w:rsidRDefault="003849E8" w:rsidP="00D166B3">
      <w:pPr>
        <w:spacing w:before="120"/>
        <w:jc w:val="both"/>
        <w:rPr>
          <w:b/>
          <w:i/>
          <w:color w:val="FF0000"/>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5434" w:rsidRDefault="00DE3F38"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 xml:space="preserve">Firm/consortium’s experience and reputation </w:t>
            </w:r>
            <w:r w:rsidR="00B52A14" w:rsidRPr="00DF5434">
              <w:rPr>
                <w:rFonts w:asciiTheme="minorHAnsi" w:hAnsiTheme="minorHAnsi"/>
                <w:sz w:val="22"/>
                <w:szCs w:val="22"/>
                <w:lang w:eastAsia="en-US"/>
              </w:rPr>
              <w:t>with</w:t>
            </w:r>
            <w:r w:rsidRPr="00DF5434">
              <w:rPr>
                <w:rFonts w:asciiTheme="minorHAnsi" w:hAnsiTheme="minorHAnsi"/>
                <w:sz w:val="22"/>
                <w:szCs w:val="22"/>
                <w:lang w:eastAsia="en-US"/>
              </w:rPr>
              <w:t xml:space="preserve"> similar </w:t>
            </w:r>
            <w:r w:rsidR="00AD3DBB" w:rsidRPr="00DF5434">
              <w:rPr>
                <w:rFonts w:asciiTheme="minorHAnsi" w:hAnsiTheme="minorHAnsi"/>
                <w:sz w:val="22"/>
                <w:szCs w:val="22"/>
                <w:lang w:eastAsia="en-US"/>
              </w:rPr>
              <w:t>supply of Goods</w:t>
            </w:r>
          </w:p>
        </w:tc>
        <w:tc>
          <w:tcPr>
            <w:tcW w:w="5367" w:type="dxa"/>
            <w:shd w:val="clear" w:color="auto" w:fill="auto"/>
          </w:tcPr>
          <w:p w14:paraId="217D4EEE" w14:textId="53737B3F" w:rsidR="006E17EC"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Clear specification of the Good comply with a given specification (30 marks)</w:t>
            </w:r>
          </w:p>
          <w:p w14:paraId="3ADDF29E" w14:textId="6C4CBD10" w:rsidR="00750997"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References</w:t>
            </w:r>
            <w:r w:rsidR="00296C68">
              <w:rPr>
                <w:rFonts w:asciiTheme="minorHAnsi" w:hAnsiTheme="minorHAnsi"/>
                <w:sz w:val="22"/>
                <w:szCs w:val="22"/>
              </w:rPr>
              <w:t xml:space="preserve"> of at least 2</w:t>
            </w:r>
            <w:r w:rsidRPr="00DF5434">
              <w:rPr>
                <w:rFonts w:asciiTheme="minorHAnsi" w:hAnsiTheme="minorHAnsi"/>
                <w:sz w:val="22"/>
                <w:szCs w:val="22"/>
              </w:rPr>
              <w:t xml:space="preserve"> showing relevant experience and reputation with similar of good (20mks)</w:t>
            </w:r>
          </w:p>
        </w:tc>
        <w:tc>
          <w:tcPr>
            <w:tcW w:w="1360" w:type="dxa"/>
            <w:shd w:val="clear" w:color="auto" w:fill="auto"/>
            <w:vAlign w:val="center"/>
          </w:tcPr>
          <w:p w14:paraId="6FB170A3" w14:textId="29551071"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50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5434" w:rsidRDefault="00AD3DBB"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Delivery time</w:t>
            </w:r>
          </w:p>
        </w:tc>
        <w:tc>
          <w:tcPr>
            <w:tcW w:w="5367" w:type="dxa"/>
            <w:shd w:val="clear" w:color="auto" w:fill="auto"/>
          </w:tcPr>
          <w:p w14:paraId="4BA71FA2" w14:textId="65D76989" w:rsidR="006E17EC" w:rsidRPr="00DF5434" w:rsidRDefault="00D166B3" w:rsidP="001D3BEC">
            <w:pPr>
              <w:pStyle w:val="TableContents"/>
              <w:numPr>
                <w:ilvl w:val="0"/>
                <w:numId w:val="4"/>
              </w:numPr>
              <w:rPr>
                <w:rFonts w:asciiTheme="minorHAnsi" w:hAnsiTheme="minorHAnsi"/>
                <w:sz w:val="22"/>
                <w:szCs w:val="22"/>
              </w:rPr>
            </w:pPr>
            <w:r w:rsidRPr="00DF5434">
              <w:rPr>
                <w:rFonts w:asciiTheme="minorHAnsi" w:hAnsiTheme="minorHAnsi"/>
                <w:sz w:val="22"/>
                <w:szCs w:val="22"/>
              </w:rPr>
              <w:t xml:space="preserve">Clear </w:t>
            </w:r>
            <w:r w:rsidR="009A12E2">
              <w:rPr>
                <w:rFonts w:asciiTheme="minorHAnsi" w:hAnsiTheme="minorHAnsi"/>
                <w:sz w:val="22"/>
                <w:szCs w:val="22"/>
              </w:rPr>
              <w:t xml:space="preserve">Delivery schedule </w:t>
            </w:r>
            <w:r w:rsidR="003A0DF1">
              <w:rPr>
                <w:rFonts w:asciiTheme="minorHAnsi" w:hAnsiTheme="minorHAnsi"/>
                <w:sz w:val="22"/>
                <w:szCs w:val="22"/>
              </w:rPr>
              <w:t>to a</w:t>
            </w:r>
            <w:r w:rsidR="00750997" w:rsidRPr="00DF5434">
              <w:rPr>
                <w:rFonts w:asciiTheme="minorHAnsi" w:hAnsiTheme="minorHAnsi"/>
                <w:sz w:val="22"/>
                <w:szCs w:val="22"/>
              </w:rPr>
              <w:t xml:space="preserve"> project site</w:t>
            </w:r>
          </w:p>
        </w:tc>
        <w:tc>
          <w:tcPr>
            <w:tcW w:w="1360" w:type="dxa"/>
            <w:shd w:val="clear" w:color="auto" w:fill="auto"/>
            <w:vAlign w:val="center"/>
          </w:tcPr>
          <w:p w14:paraId="657554B4" w14:textId="328D0E44"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23695BB6" w:rsidR="006E17EC" w:rsidRPr="00DF5434" w:rsidRDefault="00DF5434"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Other Required Supporting Documents</w:t>
            </w:r>
          </w:p>
        </w:tc>
        <w:tc>
          <w:tcPr>
            <w:tcW w:w="5367" w:type="dxa"/>
            <w:shd w:val="clear" w:color="auto" w:fill="auto"/>
          </w:tcPr>
          <w:p w14:paraId="6CFCBD59" w14:textId="0BFA74D9" w:rsidR="006E17EC" w:rsidRPr="00DF5434" w:rsidRDefault="002A316F" w:rsidP="00635A59">
            <w:pPr>
              <w:pStyle w:val="TableContents"/>
              <w:numPr>
                <w:ilvl w:val="0"/>
                <w:numId w:val="5"/>
              </w:numPr>
              <w:rPr>
                <w:rFonts w:asciiTheme="minorHAnsi" w:hAnsiTheme="minorHAnsi"/>
                <w:sz w:val="22"/>
                <w:szCs w:val="22"/>
              </w:rPr>
            </w:pPr>
            <w:r>
              <w:rPr>
                <w:rFonts w:asciiTheme="minorHAnsi" w:hAnsiTheme="minorHAnsi"/>
                <w:sz w:val="22"/>
                <w:szCs w:val="22"/>
              </w:rPr>
              <w:t>Packing lists</w:t>
            </w:r>
            <w:r w:rsidR="00DF5434" w:rsidRPr="00DF5434">
              <w:rPr>
                <w:rFonts w:asciiTheme="minorHAnsi" w:hAnsiTheme="minorHAnsi"/>
                <w:sz w:val="22"/>
                <w:szCs w:val="22"/>
              </w:rPr>
              <w:t xml:space="preserve"> (5mks)</w:t>
            </w:r>
          </w:p>
          <w:p w14:paraId="4754687C" w14:textId="68D7A616" w:rsidR="00DF5434" w:rsidRPr="002A316F" w:rsidRDefault="00AE3EDA" w:rsidP="002A316F">
            <w:pPr>
              <w:pStyle w:val="TableContents"/>
              <w:numPr>
                <w:ilvl w:val="0"/>
                <w:numId w:val="5"/>
              </w:numPr>
              <w:rPr>
                <w:rFonts w:asciiTheme="minorHAnsi" w:hAnsiTheme="minorHAnsi"/>
                <w:sz w:val="22"/>
                <w:szCs w:val="22"/>
              </w:rPr>
            </w:pPr>
            <w:r>
              <w:rPr>
                <w:rFonts w:asciiTheme="minorHAnsi" w:hAnsiTheme="minorHAnsi"/>
                <w:sz w:val="22"/>
                <w:szCs w:val="22"/>
              </w:rPr>
              <w:t>Shipping instructions</w:t>
            </w:r>
            <w:r w:rsidR="002A316F">
              <w:rPr>
                <w:rFonts w:asciiTheme="minorHAnsi" w:hAnsiTheme="minorHAnsi"/>
                <w:sz w:val="22"/>
                <w:szCs w:val="22"/>
              </w:rPr>
              <w:t>(5mks)</w:t>
            </w:r>
          </w:p>
          <w:p w14:paraId="27223D5A" w14:textId="5B9FD481" w:rsidR="00DF5434" w:rsidRPr="002A316F" w:rsidRDefault="002A316F" w:rsidP="002A316F">
            <w:pPr>
              <w:pStyle w:val="TableContents"/>
              <w:numPr>
                <w:ilvl w:val="0"/>
                <w:numId w:val="5"/>
              </w:numPr>
              <w:rPr>
                <w:rFonts w:asciiTheme="minorHAnsi" w:hAnsiTheme="minorHAnsi"/>
                <w:sz w:val="22"/>
                <w:szCs w:val="22"/>
              </w:rPr>
            </w:pPr>
            <w:r>
              <w:rPr>
                <w:rFonts w:asciiTheme="minorHAnsi" w:hAnsiTheme="minorHAnsi"/>
                <w:sz w:val="22"/>
                <w:szCs w:val="22"/>
              </w:rPr>
              <w:t>Product instructions &amp; warranties (5mks)</w:t>
            </w:r>
          </w:p>
          <w:p w14:paraId="23A8F695" w14:textId="5E5E938B" w:rsidR="00DF5434" w:rsidRP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 xml:space="preserve">Clear final quote in AUD and CIF Kiritimati </w:t>
            </w:r>
            <w:r w:rsidR="002A316F">
              <w:rPr>
                <w:rFonts w:asciiTheme="minorHAnsi" w:hAnsiTheme="minorHAnsi"/>
                <w:sz w:val="22"/>
                <w:szCs w:val="22"/>
              </w:rPr>
              <w:t xml:space="preserve">with English documentation </w:t>
            </w:r>
            <w:r w:rsidRPr="00DF5434">
              <w:rPr>
                <w:rFonts w:asciiTheme="minorHAnsi" w:hAnsiTheme="minorHAnsi"/>
                <w:sz w:val="22"/>
                <w:szCs w:val="22"/>
              </w:rPr>
              <w:t>(5mks)</w:t>
            </w:r>
          </w:p>
        </w:tc>
        <w:tc>
          <w:tcPr>
            <w:tcW w:w="1360" w:type="dxa"/>
            <w:shd w:val="clear" w:color="auto" w:fill="auto"/>
            <w:vAlign w:val="center"/>
          </w:tcPr>
          <w:p w14:paraId="240875A4" w14:textId="22E473C0" w:rsidR="006E17EC" w:rsidRPr="00DF5434" w:rsidRDefault="00D166B3"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2</w:t>
            </w:r>
            <w:r w:rsidR="00DF5434" w:rsidRPr="00DF5434">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D1EAB">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F9B2D" w14:textId="77777777" w:rsidR="00F21688" w:rsidRDefault="00F21688">
      <w:r>
        <w:separator/>
      </w:r>
    </w:p>
  </w:endnote>
  <w:endnote w:type="continuationSeparator" w:id="0">
    <w:p w14:paraId="77211AB5" w14:textId="77777777" w:rsidR="00F21688" w:rsidRDefault="00F2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2A23B917" w:rsidR="00D15CF2" w:rsidRDefault="004878F3" w:rsidP="004878F3">
    <w:pPr>
      <w:pStyle w:val="Footer"/>
    </w:pPr>
    <w:r>
      <w:fldChar w:fldCharType="begin"/>
    </w:r>
    <w:r>
      <w:instrText xml:space="preserve"> DATE \@ "yyyy-MM-dd" </w:instrText>
    </w:r>
    <w:r>
      <w:fldChar w:fldCharType="separate"/>
    </w:r>
    <w:r w:rsidR="006E49E0">
      <w:rPr>
        <w:noProof/>
      </w:rPr>
      <w:t>2025-06-12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3E8FA" w14:textId="77777777" w:rsidR="00F21688" w:rsidRDefault="00F21688">
      <w:r>
        <w:separator/>
      </w:r>
    </w:p>
  </w:footnote>
  <w:footnote w:type="continuationSeparator" w:id="0">
    <w:p w14:paraId="19864844" w14:textId="77777777" w:rsidR="00F21688" w:rsidRDefault="00F21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61C8D601"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104615354">
    <w:abstractNumId w:val="2"/>
  </w:num>
  <w:num w:numId="2" w16cid:durableId="139467441">
    <w:abstractNumId w:val="7"/>
  </w:num>
  <w:num w:numId="3" w16cid:durableId="899638121">
    <w:abstractNumId w:val="6"/>
  </w:num>
  <w:num w:numId="4" w16cid:durableId="84424461">
    <w:abstractNumId w:val="5"/>
  </w:num>
  <w:num w:numId="5" w16cid:durableId="557666412">
    <w:abstractNumId w:val="0"/>
  </w:num>
  <w:num w:numId="6" w16cid:durableId="1238325635">
    <w:abstractNumId w:val="4"/>
  </w:num>
  <w:num w:numId="7" w16cid:durableId="1638947143">
    <w:abstractNumId w:val="1"/>
  </w:num>
  <w:num w:numId="8" w16cid:durableId="744641897">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9674B"/>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4E9D"/>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34E0"/>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4D2F"/>
    <w:rsid w:val="0026708A"/>
    <w:rsid w:val="00270289"/>
    <w:rsid w:val="002752F1"/>
    <w:rsid w:val="002761F3"/>
    <w:rsid w:val="00280823"/>
    <w:rsid w:val="00281936"/>
    <w:rsid w:val="00284096"/>
    <w:rsid w:val="002859FD"/>
    <w:rsid w:val="00285D9E"/>
    <w:rsid w:val="00285E5B"/>
    <w:rsid w:val="00287964"/>
    <w:rsid w:val="00287DDF"/>
    <w:rsid w:val="0029089A"/>
    <w:rsid w:val="002932D5"/>
    <w:rsid w:val="00296366"/>
    <w:rsid w:val="0029679F"/>
    <w:rsid w:val="00296C68"/>
    <w:rsid w:val="00296FDB"/>
    <w:rsid w:val="00297B28"/>
    <w:rsid w:val="002A0EBD"/>
    <w:rsid w:val="002A17BD"/>
    <w:rsid w:val="002A316F"/>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2421"/>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0DF1"/>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5EFC"/>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05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022"/>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860"/>
    <w:rsid w:val="00524DBD"/>
    <w:rsid w:val="0052522C"/>
    <w:rsid w:val="00525748"/>
    <w:rsid w:val="005272D0"/>
    <w:rsid w:val="00530630"/>
    <w:rsid w:val="00530F32"/>
    <w:rsid w:val="005320BB"/>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19B"/>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724"/>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DE6"/>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9FC"/>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49E0"/>
    <w:rsid w:val="006E5581"/>
    <w:rsid w:val="006E6099"/>
    <w:rsid w:val="006E79BC"/>
    <w:rsid w:val="006F0F18"/>
    <w:rsid w:val="006F14C6"/>
    <w:rsid w:val="006F1EB1"/>
    <w:rsid w:val="006F2364"/>
    <w:rsid w:val="006F47B4"/>
    <w:rsid w:val="006F6D10"/>
    <w:rsid w:val="006F7839"/>
    <w:rsid w:val="007000D2"/>
    <w:rsid w:val="00700207"/>
    <w:rsid w:val="00701888"/>
    <w:rsid w:val="00701B06"/>
    <w:rsid w:val="00702ED0"/>
    <w:rsid w:val="00706FF1"/>
    <w:rsid w:val="00707CED"/>
    <w:rsid w:val="00710923"/>
    <w:rsid w:val="00710C0E"/>
    <w:rsid w:val="0071156A"/>
    <w:rsid w:val="00711B9A"/>
    <w:rsid w:val="00711FC2"/>
    <w:rsid w:val="00713178"/>
    <w:rsid w:val="00714B9E"/>
    <w:rsid w:val="007163F2"/>
    <w:rsid w:val="0071702C"/>
    <w:rsid w:val="00717B75"/>
    <w:rsid w:val="00722AEE"/>
    <w:rsid w:val="00722E34"/>
    <w:rsid w:val="00723010"/>
    <w:rsid w:val="00723439"/>
    <w:rsid w:val="0072356A"/>
    <w:rsid w:val="00725D07"/>
    <w:rsid w:val="00726310"/>
    <w:rsid w:val="00726397"/>
    <w:rsid w:val="00726CD4"/>
    <w:rsid w:val="00727BC5"/>
    <w:rsid w:val="00727D4C"/>
    <w:rsid w:val="0073043E"/>
    <w:rsid w:val="00730BCB"/>
    <w:rsid w:val="00732C4C"/>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0997"/>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614"/>
    <w:rsid w:val="007C4FED"/>
    <w:rsid w:val="007C520A"/>
    <w:rsid w:val="007C5C8F"/>
    <w:rsid w:val="007C7ACF"/>
    <w:rsid w:val="007D1EAB"/>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447E"/>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B78"/>
    <w:rsid w:val="00892BE6"/>
    <w:rsid w:val="00892D28"/>
    <w:rsid w:val="008955C6"/>
    <w:rsid w:val="008962C7"/>
    <w:rsid w:val="0089745C"/>
    <w:rsid w:val="00897F7C"/>
    <w:rsid w:val="008A055C"/>
    <w:rsid w:val="008A10EB"/>
    <w:rsid w:val="008A110F"/>
    <w:rsid w:val="008A7491"/>
    <w:rsid w:val="008A761A"/>
    <w:rsid w:val="008B2C06"/>
    <w:rsid w:val="008B2EA5"/>
    <w:rsid w:val="008B4CCD"/>
    <w:rsid w:val="008B51A9"/>
    <w:rsid w:val="008B664E"/>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19E"/>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2547"/>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2E2"/>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204"/>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5036"/>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62E"/>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3ED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3772"/>
    <w:rsid w:val="00C56AA5"/>
    <w:rsid w:val="00C57E9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6EF"/>
    <w:rsid w:val="00D02BAB"/>
    <w:rsid w:val="00D02CA8"/>
    <w:rsid w:val="00D032F3"/>
    <w:rsid w:val="00D04E92"/>
    <w:rsid w:val="00D05317"/>
    <w:rsid w:val="00D11687"/>
    <w:rsid w:val="00D11EBA"/>
    <w:rsid w:val="00D136E3"/>
    <w:rsid w:val="00D14B5D"/>
    <w:rsid w:val="00D14CBA"/>
    <w:rsid w:val="00D15CF2"/>
    <w:rsid w:val="00D15DE6"/>
    <w:rsid w:val="00D166B3"/>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5434"/>
    <w:rsid w:val="00DF62DC"/>
    <w:rsid w:val="00DF67BC"/>
    <w:rsid w:val="00DF6E17"/>
    <w:rsid w:val="00DF7A80"/>
    <w:rsid w:val="00DF7F68"/>
    <w:rsid w:val="00E01B28"/>
    <w:rsid w:val="00E02042"/>
    <w:rsid w:val="00E0237A"/>
    <w:rsid w:val="00E03C1D"/>
    <w:rsid w:val="00E053A0"/>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E4E"/>
    <w:rsid w:val="00E43B6A"/>
    <w:rsid w:val="00E43DDD"/>
    <w:rsid w:val="00E43E6F"/>
    <w:rsid w:val="00E47A57"/>
    <w:rsid w:val="00E50664"/>
    <w:rsid w:val="00E50B28"/>
    <w:rsid w:val="00E513DD"/>
    <w:rsid w:val="00E558C6"/>
    <w:rsid w:val="00E56C50"/>
    <w:rsid w:val="00E56E0D"/>
    <w:rsid w:val="00E574DA"/>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A14"/>
    <w:rsid w:val="00EB0C28"/>
    <w:rsid w:val="00EB1462"/>
    <w:rsid w:val="00EB460E"/>
    <w:rsid w:val="00EB6858"/>
    <w:rsid w:val="00EB71CA"/>
    <w:rsid w:val="00EB7E5E"/>
    <w:rsid w:val="00EC022C"/>
    <w:rsid w:val="00EC088B"/>
    <w:rsid w:val="00EC0AC6"/>
    <w:rsid w:val="00EC0EE3"/>
    <w:rsid w:val="00EC1DB5"/>
    <w:rsid w:val="00EC401B"/>
    <w:rsid w:val="00EC51A1"/>
    <w:rsid w:val="00EC600B"/>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1688"/>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4A4"/>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80201CED-BBD2-494A-A0AB-CCE819CC85AC}">
  <ds:schemaRefs>
    <ds:schemaRef ds:uri="http://schemas.openxmlformats.org/officeDocument/2006/bibliography"/>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TotalTime>
  <Pages>4</Pages>
  <Words>715</Words>
  <Characters>4082</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4788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2016-10-18T02:57:00Z</cp:lastPrinted>
  <dcterms:created xsi:type="dcterms:W3CDTF">2024-06-24T00:09:00Z</dcterms:created>
  <dcterms:modified xsi:type="dcterms:W3CDTF">2025-06-11T23:12:00Z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